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7793" w14:textId="2AE78963" w:rsidR="00630590" w:rsidRDefault="00EB4C32" w:rsidP="00EB4C32">
      <w:pPr>
        <w:pStyle w:val="Titre1"/>
        <w:jc w:val="center"/>
      </w:pPr>
      <w:r>
        <w:t>Terms of Reference</w:t>
      </w:r>
      <w:r>
        <w:br/>
        <w:t xml:space="preserve"> for the</w:t>
      </w:r>
      <w:r>
        <w:br/>
      </w:r>
      <w:r w:rsidR="00375A29">
        <w:t>Policy Advisory Panel</w:t>
      </w:r>
    </w:p>
    <w:p w14:paraId="52DACBFC" w14:textId="2FDBB25E" w:rsidR="00EB4C32" w:rsidRDefault="00EB4C32" w:rsidP="00EB4C32"/>
    <w:p w14:paraId="06E59604" w14:textId="77777777" w:rsidR="00EB4C32" w:rsidRDefault="00EB4C32" w:rsidP="00EB4C32">
      <w:pPr>
        <w:pStyle w:val="Titre2"/>
      </w:pPr>
      <w:r w:rsidRPr="009644F2">
        <w:t>Background</w:t>
      </w:r>
    </w:p>
    <w:p w14:paraId="23E3024D" w14:textId="7BE6342C" w:rsidR="00CB5A16" w:rsidRDefault="00CB5A16" w:rsidP="00CB5A16">
      <w:pPr>
        <w:rPr>
          <w:ins w:id="0" w:author="Audrey Guinault" w:date="2023-10-18T11:15:00Z"/>
        </w:rPr>
      </w:pPr>
      <w:r w:rsidRPr="00EB4C32">
        <w:t>In accordance with the Convention</w:t>
      </w:r>
      <w:r>
        <w:t>,</w:t>
      </w:r>
      <w:r w:rsidRPr="00EB4C32">
        <w:t xml:space="preserve"> Article 6</w:t>
      </w:r>
      <w:ins w:id="1" w:author="Audrey Guinault" w:date="2023-10-18T11:14:00Z">
        <w:r w:rsidR="00C03BE8">
          <w:t>.</w:t>
        </w:r>
      </w:ins>
      <w:del w:id="2" w:author="Audrey Guinault" w:date="2023-10-18T11:14:00Z">
        <w:r w:rsidRPr="00EB4C32" w:rsidDel="00C03BE8">
          <w:delText>,</w:delText>
        </w:r>
      </w:del>
      <w:r w:rsidRPr="00EB4C32">
        <w:t xml:space="preserve"> 1 (c), the Organization shall have Committees and subsidiary bodies necessary to support the Organization</w:t>
      </w:r>
      <w:ins w:id="3" w:author="Audrey Guinault" w:date="2023-10-18T11:14:00Z">
        <w:r w:rsidR="00C03BE8">
          <w:t>’</w:t>
        </w:r>
      </w:ins>
      <w:r w:rsidRPr="00EB4C32">
        <w:t>s</w:t>
      </w:r>
      <w:del w:id="4" w:author="Audrey Guinault" w:date="2023-10-18T11:14:00Z">
        <w:r w:rsidRPr="00EB4C32" w:rsidDel="00C03BE8">
          <w:delText>’</w:delText>
        </w:r>
      </w:del>
      <w:r w:rsidRPr="00EB4C32">
        <w:t xml:space="preserve"> activities.</w:t>
      </w:r>
      <w:r>
        <w:t xml:space="preserve"> </w:t>
      </w:r>
      <w:r w:rsidRPr="00EB4C32">
        <w:t>In Article 6</w:t>
      </w:r>
      <w:r>
        <w:t>.</w:t>
      </w:r>
      <w:r w:rsidRPr="00EB4C32">
        <w:t>3, it is stated that the General Regulations and Financial Regulations shall detail the Rules of Procedure that shall apply for each organ</w:t>
      </w:r>
      <w:r>
        <w:t xml:space="preserve"> which are detailed in Article </w:t>
      </w:r>
      <w:ins w:id="5" w:author="Audrey Guinault" w:date="2023-10-18T11:15:00Z">
        <w:r w:rsidR="004E2539">
          <w:t>6.</w:t>
        </w:r>
      </w:ins>
      <w:r>
        <w:t>3 of the General Regulations.</w:t>
      </w:r>
    </w:p>
    <w:p w14:paraId="6A9D82DE" w14:textId="77777777" w:rsidR="00ED66B1" w:rsidRPr="00EB4C32" w:rsidDel="00ED66B1" w:rsidRDefault="00ED66B1" w:rsidP="00ED66B1">
      <w:pPr>
        <w:jc w:val="both"/>
        <w:rPr>
          <w:del w:id="6" w:author="Audrey Guinault" w:date="2023-10-18T11:15:00Z"/>
          <w:moveTo w:id="7" w:author="Audrey Guinault" w:date="2023-10-18T11:15:00Z"/>
        </w:rPr>
      </w:pPr>
      <w:moveToRangeStart w:id="8" w:author="Audrey Guinault" w:date="2023-10-18T11:15:00Z" w:name="move148520161"/>
      <w:moveTo w:id="9" w:author="Audrey Guinault" w:date="2023-10-18T11:15:00Z">
        <w:r w:rsidRPr="00EB4C32">
          <w:t>The Convention Article 7</w:t>
        </w:r>
        <w:r>
          <w:t>.</w:t>
        </w:r>
        <w:r w:rsidRPr="00EB4C32">
          <w:t>7 (f) states, that the General Assembly establish and terminate Committees and subsidiary bodies and review and approve their Terms of Reference.</w:t>
        </w:r>
      </w:moveTo>
    </w:p>
    <w:moveToRangeEnd w:id="8"/>
    <w:p w14:paraId="0F75451E" w14:textId="77777777" w:rsidR="00ED66B1" w:rsidRPr="00EB4C32" w:rsidRDefault="00ED66B1" w:rsidP="00ED66B1">
      <w:pPr>
        <w:jc w:val="both"/>
        <w:pPrChange w:id="10" w:author="Audrey Guinault" w:date="2023-10-18T11:15:00Z">
          <w:pPr/>
        </w:pPrChange>
      </w:pPr>
    </w:p>
    <w:p w14:paraId="5ECD5628" w14:textId="77777777" w:rsidR="00EB4C32" w:rsidRPr="009644F2" w:rsidRDefault="00EB4C32" w:rsidP="00EB4C32">
      <w:pPr>
        <w:pStyle w:val="Titre2"/>
      </w:pPr>
      <w:r w:rsidRPr="009644F2">
        <w:t>Name of committee or subsidiary body</w:t>
      </w:r>
    </w:p>
    <w:p w14:paraId="066F1B78" w14:textId="5FA54F4A" w:rsidR="00EB4C32" w:rsidRPr="000A0E59" w:rsidRDefault="00375A29" w:rsidP="00EB4C32">
      <w:r w:rsidRPr="000A0E59">
        <w:t>Policy Advisory Panel</w:t>
      </w:r>
      <w:r w:rsidR="000A0E59">
        <w:t xml:space="preserve"> (PAP)</w:t>
      </w:r>
    </w:p>
    <w:p w14:paraId="7DE99DDD" w14:textId="77777777" w:rsidR="00EA29B2" w:rsidRDefault="00EA29B2" w:rsidP="00EA29B2">
      <w:pPr>
        <w:pStyle w:val="Titre2"/>
      </w:pPr>
      <w:r w:rsidRPr="009644F2">
        <w:t>Participation</w:t>
      </w:r>
    </w:p>
    <w:p w14:paraId="21EA6CF4" w14:textId="264E89A1" w:rsidR="00AD2EE1" w:rsidRDefault="00AD2EE1" w:rsidP="001A7559">
      <w:r>
        <w:t>The membership of the Policy Advisory Panel will be as follows:</w:t>
      </w:r>
    </w:p>
    <w:p w14:paraId="39629672" w14:textId="398B8B6A" w:rsidR="00AD2EE1" w:rsidRDefault="00AD2EE1" w:rsidP="007E341F">
      <w:pPr>
        <w:pStyle w:val="Paragraphedeliste"/>
        <w:numPr>
          <w:ilvl w:val="0"/>
          <w:numId w:val="5"/>
        </w:numPr>
      </w:pPr>
      <w:r>
        <w:t>Deputy Secretary-General (Chair)</w:t>
      </w:r>
    </w:p>
    <w:p w14:paraId="11AD1D4B" w14:textId="77777777" w:rsidR="00AD2EE1" w:rsidRDefault="00AD2EE1" w:rsidP="007E341F">
      <w:pPr>
        <w:pStyle w:val="Paragraphedeliste"/>
        <w:numPr>
          <w:ilvl w:val="0"/>
          <w:numId w:val="5"/>
        </w:numPr>
      </w:pPr>
      <w:r>
        <w:t>Chairs of all committees</w:t>
      </w:r>
    </w:p>
    <w:p w14:paraId="271A8DD9" w14:textId="2393D003" w:rsidR="00AD2EE1" w:rsidRDefault="00AD2EE1" w:rsidP="007E341F">
      <w:pPr>
        <w:pStyle w:val="Paragraphedeliste"/>
        <w:numPr>
          <w:ilvl w:val="0"/>
          <w:numId w:val="5"/>
        </w:numPr>
      </w:pPr>
      <w:r>
        <w:t>Vice-chairs of all committees</w:t>
      </w:r>
    </w:p>
    <w:p w14:paraId="40C0889C" w14:textId="26CBF511" w:rsidR="00AD2EE1" w:rsidRDefault="00AD2EE1" w:rsidP="007E341F">
      <w:pPr>
        <w:pStyle w:val="Paragraphedeliste"/>
        <w:numPr>
          <w:ilvl w:val="0"/>
          <w:numId w:val="5"/>
        </w:numPr>
      </w:pPr>
      <w:r>
        <w:t>Chair of Legal Advisory Panel</w:t>
      </w:r>
    </w:p>
    <w:p w14:paraId="3545AD27" w14:textId="0C46E7B7" w:rsidR="00AD2EE1" w:rsidRDefault="00AD2EE1" w:rsidP="007E341F">
      <w:pPr>
        <w:pStyle w:val="Paragraphedeliste"/>
        <w:numPr>
          <w:ilvl w:val="0"/>
          <w:numId w:val="5"/>
        </w:numPr>
      </w:pPr>
      <w:r>
        <w:t>Dean of the World-Wide Academy</w:t>
      </w:r>
    </w:p>
    <w:p w14:paraId="4D107AE6" w14:textId="460A82D8" w:rsidR="00AD2EE1" w:rsidRDefault="00AD2EE1" w:rsidP="007E341F">
      <w:pPr>
        <w:pStyle w:val="Paragraphedeliste"/>
        <w:numPr>
          <w:ilvl w:val="0"/>
          <w:numId w:val="5"/>
        </w:numPr>
      </w:pPr>
      <w:r>
        <w:t>Representative of the Industrial Members Committee</w:t>
      </w:r>
    </w:p>
    <w:p w14:paraId="0C479935" w14:textId="6E8058D6" w:rsidR="00AD2EE1" w:rsidRDefault="00AD2EE1" w:rsidP="007E341F">
      <w:pPr>
        <w:pStyle w:val="Paragraphedeliste"/>
        <w:numPr>
          <w:ilvl w:val="0"/>
          <w:numId w:val="5"/>
        </w:numPr>
      </w:pPr>
      <w:r>
        <w:t>Technical Operations Manager</w:t>
      </w:r>
    </w:p>
    <w:p w14:paraId="31CD3CF4" w14:textId="5F87BAED" w:rsidR="00AD2EE1" w:rsidRDefault="00AD2EE1" w:rsidP="007E341F">
      <w:pPr>
        <w:pStyle w:val="Paragraphedeliste"/>
        <w:numPr>
          <w:ilvl w:val="0"/>
          <w:numId w:val="5"/>
        </w:numPr>
      </w:pPr>
      <w:r>
        <w:t>Events and Documents Co-ordinator/Communication officer</w:t>
      </w:r>
    </w:p>
    <w:p w14:paraId="29A8270C" w14:textId="28171D78" w:rsidR="00AD2EE1" w:rsidRDefault="00AD2EE1" w:rsidP="007E341F">
      <w:pPr>
        <w:pStyle w:val="Paragraphedeliste"/>
        <w:numPr>
          <w:ilvl w:val="0"/>
          <w:numId w:val="5"/>
        </w:numPr>
      </w:pPr>
      <w:r>
        <w:t>Committee Secretaries.</w:t>
      </w:r>
    </w:p>
    <w:p w14:paraId="32EEB8FF" w14:textId="77777777" w:rsidR="00AD2EE1" w:rsidRDefault="00AD2EE1" w:rsidP="00AD2EE1">
      <w:r>
        <w:t>Other participants may be invited by the Chair to participate, to provide specialist advice.</w:t>
      </w:r>
    </w:p>
    <w:p w14:paraId="0B3BECFA" w14:textId="77777777" w:rsidR="00AD2EE1" w:rsidRDefault="00AD2EE1" w:rsidP="00AD2EE1">
      <w:r>
        <w:t>The Chair of the Policy Advisory Panel will be the Deputy Secretary-General.</w:t>
      </w:r>
    </w:p>
    <w:p w14:paraId="6F7D8363" w14:textId="77777777" w:rsidR="00EB4C32" w:rsidRDefault="00EB4C32" w:rsidP="00EB4C32">
      <w:pPr>
        <w:pStyle w:val="Titre2"/>
      </w:pPr>
      <w:r>
        <w:t xml:space="preserve">Aims and </w:t>
      </w:r>
      <w:r w:rsidRPr="009644F2">
        <w:t>Objectives</w:t>
      </w:r>
    </w:p>
    <w:p w14:paraId="41A3E490" w14:textId="0357B1C5" w:rsidR="00FA175F" w:rsidRDefault="004D49A1" w:rsidP="00EB4C32">
      <w:r>
        <w:t>In accordance with the Convention</w:t>
      </w:r>
      <w:r w:rsidR="004A5123">
        <w:t xml:space="preserve"> Article 9</w:t>
      </w:r>
      <w:r w:rsidR="00B7603D">
        <w:t>.</w:t>
      </w:r>
      <w:r w:rsidR="004A5123">
        <w:t>1, t</w:t>
      </w:r>
      <w:r w:rsidR="00EB4C32">
        <w:t xml:space="preserve">he </w:t>
      </w:r>
      <w:r w:rsidR="00B86324">
        <w:t>Panel</w:t>
      </w:r>
      <w:r w:rsidR="00EB4C32">
        <w:t xml:space="preserve"> will support t</w:t>
      </w:r>
      <w:r w:rsidR="00EB4C32" w:rsidRPr="000576D5">
        <w:t>he aim</w:t>
      </w:r>
      <w:r w:rsidR="00EB4C32">
        <w:t>s and objectives</w:t>
      </w:r>
      <w:r w:rsidR="00EB4C32" w:rsidRPr="000576D5">
        <w:t xml:space="preserve"> of the Organization</w:t>
      </w:r>
      <w:r w:rsidR="00B64E92">
        <w:t xml:space="preserve"> </w:t>
      </w:r>
      <w:del w:id="11" w:author="Audrey Guinault" w:date="2023-10-18T11:58:00Z">
        <w:r w:rsidR="00B64E92" w:rsidDel="005D75FE">
          <w:delText>Article 3</w:delText>
        </w:r>
      </w:del>
      <w:del w:id="12" w:author="Audrey Guinault" w:date="2023-10-18T11:57:00Z">
        <w:r w:rsidR="00B64E92" w:rsidDel="005D75FE">
          <w:delText xml:space="preserve"> of the Convention</w:delText>
        </w:r>
      </w:del>
      <w:r w:rsidR="00EB4C32" w:rsidRPr="000576D5">
        <w:t xml:space="preserve"> </w:t>
      </w:r>
      <w:r w:rsidR="00FA175F">
        <w:t>by:</w:t>
      </w:r>
    </w:p>
    <w:p w14:paraId="7DC99146" w14:textId="1F8CAB8B" w:rsidR="00A573A5" w:rsidRDefault="00A573A5" w:rsidP="00A573A5">
      <w:pPr>
        <w:pStyle w:val="Titre2"/>
        <w:numPr>
          <w:ilvl w:val="0"/>
          <w:numId w:val="4"/>
        </w:numPr>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P</w:t>
      </w:r>
      <w:r w:rsidR="004B4E08" w:rsidRPr="004B4E08">
        <w:rPr>
          <w:rFonts w:asciiTheme="minorHAnsi" w:eastAsiaTheme="minorHAnsi" w:hAnsiTheme="minorHAnsi" w:cstheme="minorBidi"/>
          <w:color w:val="auto"/>
          <w:sz w:val="22"/>
          <w:szCs w:val="22"/>
        </w:rPr>
        <w:t>ropos</w:t>
      </w:r>
      <w:r>
        <w:rPr>
          <w:rFonts w:asciiTheme="minorHAnsi" w:eastAsiaTheme="minorHAnsi" w:hAnsiTheme="minorHAnsi" w:cstheme="minorBidi"/>
          <w:color w:val="auto"/>
          <w:sz w:val="22"/>
          <w:szCs w:val="22"/>
        </w:rPr>
        <w:t>ing t</w:t>
      </w:r>
      <w:r w:rsidRPr="004B4E08">
        <w:rPr>
          <w:rFonts w:asciiTheme="minorHAnsi" w:eastAsiaTheme="minorHAnsi" w:hAnsiTheme="minorHAnsi" w:cstheme="minorBidi"/>
          <w:color w:val="auto"/>
          <w:sz w:val="22"/>
          <w:szCs w:val="22"/>
        </w:rPr>
        <w:t xml:space="preserve">he meeting dates of all committees for a given year </w:t>
      </w:r>
      <w:r>
        <w:rPr>
          <w:rFonts w:asciiTheme="minorHAnsi" w:eastAsiaTheme="minorHAnsi" w:hAnsiTheme="minorHAnsi" w:cstheme="minorBidi"/>
          <w:color w:val="auto"/>
          <w:sz w:val="22"/>
          <w:szCs w:val="22"/>
        </w:rPr>
        <w:t>for approval</w:t>
      </w:r>
      <w:r w:rsidR="004B4E08" w:rsidRPr="004B4E08">
        <w:rPr>
          <w:rFonts w:asciiTheme="minorHAnsi" w:eastAsiaTheme="minorHAnsi" w:hAnsiTheme="minorHAnsi" w:cstheme="minorBidi"/>
          <w:color w:val="auto"/>
          <w:sz w:val="22"/>
          <w:szCs w:val="22"/>
        </w:rPr>
        <w:t xml:space="preserve"> by the Secretary-General at least one year in advance and such dates are advertised</w:t>
      </w:r>
      <w:r w:rsidR="004B4E08">
        <w:rPr>
          <w:rFonts w:asciiTheme="minorHAnsi" w:eastAsiaTheme="minorHAnsi" w:hAnsiTheme="minorHAnsi" w:cstheme="minorBidi"/>
          <w:color w:val="auto"/>
          <w:sz w:val="22"/>
          <w:szCs w:val="22"/>
        </w:rPr>
        <w:t xml:space="preserve"> </w:t>
      </w:r>
      <w:r w:rsidR="004B4E08" w:rsidRPr="004B4E08">
        <w:rPr>
          <w:rFonts w:asciiTheme="minorHAnsi" w:eastAsiaTheme="minorHAnsi" w:hAnsiTheme="minorHAnsi" w:cstheme="minorBidi"/>
          <w:color w:val="auto"/>
          <w:sz w:val="22"/>
          <w:szCs w:val="22"/>
        </w:rPr>
        <w:t>to all members through the website.</w:t>
      </w:r>
    </w:p>
    <w:p w14:paraId="6357F31D" w14:textId="200C95C8" w:rsidR="000975FE" w:rsidRDefault="000975FE" w:rsidP="000975FE">
      <w:pPr>
        <w:pStyle w:val="Paragraphedeliste"/>
        <w:numPr>
          <w:ilvl w:val="0"/>
          <w:numId w:val="4"/>
        </w:numPr>
      </w:pPr>
      <w:r>
        <w:t>Considering and advising the Council and the Secretariat on policy and strategy matters concerning the development and harmonisation of Marine Aids to Navigation systems, with specific emphasis on the Strategic Vision.</w:t>
      </w:r>
    </w:p>
    <w:p w14:paraId="152F70FD" w14:textId="37D7E931" w:rsidR="000975FE" w:rsidRDefault="000975FE" w:rsidP="00111EB8">
      <w:pPr>
        <w:pStyle w:val="Paragraphedeliste"/>
        <w:numPr>
          <w:ilvl w:val="0"/>
          <w:numId w:val="4"/>
        </w:numPr>
      </w:pPr>
      <w:r>
        <w:t>Co-ordinating the work of the committees and provid</w:t>
      </w:r>
      <w:r w:rsidR="00111EB8">
        <w:t>ing</w:t>
      </w:r>
      <w:r>
        <w:t xml:space="preserve"> a forum for chairs to share progress,</w:t>
      </w:r>
      <w:r w:rsidR="00111EB8">
        <w:t xml:space="preserve"> </w:t>
      </w:r>
      <w:r>
        <w:t>challenges and operations to provide a collegiate delivery of the various work plans</w:t>
      </w:r>
      <w:r w:rsidR="00111EB8">
        <w:t xml:space="preserve"> </w:t>
      </w:r>
      <w:r>
        <w:t>with the Secretariat.</w:t>
      </w:r>
    </w:p>
    <w:p w14:paraId="286E49DA" w14:textId="24FD2FDE" w:rsidR="000975FE" w:rsidRPr="000975FE" w:rsidRDefault="000975FE" w:rsidP="000975FE">
      <w:pPr>
        <w:pStyle w:val="Paragraphedeliste"/>
        <w:numPr>
          <w:ilvl w:val="0"/>
          <w:numId w:val="4"/>
        </w:numPr>
      </w:pPr>
      <w:r>
        <w:lastRenderedPageBreak/>
        <w:t>Carry out such other work as the Council may from time to time require.</w:t>
      </w:r>
    </w:p>
    <w:p w14:paraId="64ED06CB" w14:textId="71203903" w:rsidR="00EB4C32" w:rsidRPr="004B4E08" w:rsidRDefault="00EB4C32" w:rsidP="004B4E08">
      <w:pPr>
        <w:pStyle w:val="Titre2"/>
        <w:rPr>
          <w:rFonts w:asciiTheme="minorHAnsi" w:eastAsiaTheme="minorHAnsi" w:hAnsiTheme="minorHAnsi" w:cstheme="minorBidi"/>
          <w:color w:val="auto"/>
          <w:sz w:val="22"/>
          <w:szCs w:val="22"/>
        </w:rPr>
      </w:pPr>
      <w:r w:rsidRPr="009644F2">
        <w:t>Activities</w:t>
      </w:r>
    </w:p>
    <w:p w14:paraId="6D30B74D" w14:textId="319904AB" w:rsidR="00B220F1" w:rsidRPr="00B220F1" w:rsidRDefault="00B220F1" w:rsidP="00B220F1">
      <w:pPr>
        <w:pStyle w:val="Titre2"/>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The Policy Advisory Panel should ordinarily hold meetings at least twice each year. Meetings may be held</w:t>
      </w:r>
      <w:r>
        <w:rPr>
          <w:rFonts w:asciiTheme="minorHAnsi" w:eastAsiaTheme="minorHAnsi" w:hAnsiTheme="minorHAnsi" w:cstheme="minorBidi"/>
          <w:color w:val="auto"/>
          <w:sz w:val="22"/>
          <w:szCs w:val="22"/>
        </w:rPr>
        <w:t xml:space="preserve"> </w:t>
      </w:r>
      <w:r w:rsidRPr="00B220F1">
        <w:rPr>
          <w:rFonts w:asciiTheme="minorHAnsi" w:eastAsiaTheme="minorHAnsi" w:hAnsiTheme="minorHAnsi" w:cstheme="minorBidi"/>
          <w:color w:val="auto"/>
          <w:sz w:val="22"/>
          <w:szCs w:val="22"/>
        </w:rPr>
        <w:t>more frequently if deemed necessary by the Chair and agreed by the Secretary-General.</w:t>
      </w:r>
    </w:p>
    <w:p w14:paraId="140E7E79" w14:textId="77777777" w:rsidR="00B220F1" w:rsidRDefault="00B220F1" w:rsidP="00B220F1">
      <w:pPr>
        <w:pStyle w:val="Titre2"/>
        <w:rPr>
          <w:rFonts w:asciiTheme="minorHAnsi" w:eastAsiaTheme="minorHAnsi" w:hAnsiTheme="minorHAnsi" w:cstheme="minorBidi"/>
          <w:color w:val="auto"/>
          <w:sz w:val="22"/>
          <w:szCs w:val="22"/>
        </w:rPr>
      </w:pPr>
      <w:r w:rsidRPr="00B220F1">
        <w:rPr>
          <w:rFonts w:asciiTheme="minorHAnsi" w:eastAsiaTheme="minorHAnsi" w:hAnsiTheme="minorHAnsi" w:cstheme="minorBidi"/>
          <w:color w:val="auto"/>
          <w:sz w:val="22"/>
          <w:szCs w:val="22"/>
        </w:rPr>
        <w:t xml:space="preserve">The Policy Advisory Panel should make use of electronic tools as required, to progress the work. </w:t>
      </w:r>
    </w:p>
    <w:p w14:paraId="048BC698" w14:textId="5654F381" w:rsidR="00EB4C32" w:rsidRPr="009644F2" w:rsidRDefault="00EB4C32" w:rsidP="00B220F1">
      <w:pPr>
        <w:pStyle w:val="Titre2"/>
      </w:pPr>
      <w:r w:rsidRPr="009644F2">
        <w:t>Deliverables</w:t>
      </w:r>
    </w:p>
    <w:p w14:paraId="280EE07A" w14:textId="34493A59" w:rsidR="00EB4C32" w:rsidRPr="00EB4C32" w:rsidRDefault="006E0DCA" w:rsidP="001A7559">
      <w:r w:rsidRPr="006E0DCA">
        <w:t xml:space="preserve">The </w:t>
      </w:r>
      <w:r>
        <w:t>PAP</w:t>
      </w:r>
      <w:r w:rsidRPr="006E0DCA">
        <w:t xml:space="preserve"> shall deliver reports of each of its meetings to the Council and input to IALA organs as required.</w:t>
      </w:r>
    </w:p>
    <w:p w14:paraId="52FDC26A" w14:textId="77777777" w:rsidR="00EB4C32" w:rsidRPr="009644F2" w:rsidRDefault="00EB4C32" w:rsidP="00EB4C32">
      <w:pPr>
        <w:pStyle w:val="Titre2"/>
      </w:pPr>
      <w:r w:rsidRPr="009644F2">
        <w:t>Relationship with other bodies</w:t>
      </w:r>
    </w:p>
    <w:p w14:paraId="00DFC196" w14:textId="08507A31" w:rsidR="0075120A" w:rsidRDefault="0043179E" w:rsidP="00375A29">
      <w:pPr>
        <w:pStyle w:val="Titre3"/>
      </w:pPr>
      <w:r>
        <w:t>Internal bodies</w:t>
      </w:r>
    </w:p>
    <w:p w14:paraId="6C1846D4" w14:textId="50E81B1C" w:rsidR="00EB4C32" w:rsidRPr="00EB4C32" w:rsidDel="00ED66B1" w:rsidRDefault="00EB4C32" w:rsidP="00EB4C32">
      <w:pPr>
        <w:jc w:val="both"/>
        <w:rPr>
          <w:moveFrom w:id="13" w:author="Audrey Guinault" w:date="2023-10-18T11:15:00Z"/>
        </w:rPr>
      </w:pPr>
      <w:moveFromRangeStart w:id="14" w:author="Audrey Guinault" w:date="2023-10-18T11:15:00Z" w:name="move148520161"/>
      <w:moveFrom w:id="15" w:author="Audrey Guinault" w:date="2023-10-18T11:15:00Z">
        <w:r w:rsidRPr="00EB4C32" w:rsidDel="00ED66B1">
          <w:t>The Convention Article 7</w:t>
        </w:r>
        <w:r w:rsidR="00B7603D" w:rsidDel="00ED66B1">
          <w:t>.</w:t>
        </w:r>
        <w:r w:rsidRPr="00EB4C32" w:rsidDel="00ED66B1">
          <w:t>7 (f) states, that the General Assembly establish and terminate Committees and subsidiary bodies and review and approve their Terms of Reference.</w:t>
        </w:r>
      </w:moveFrom>
    </w:p>
    <w:moveFromRangeEnd w:id="14"/>
    <w:p w14:paraId="7FFEEEDA" w14:textId="77777777" w:rsidR="00221B95" w:rsidRDefault="00680C8E" w:rsidP="00680C8E">
      <w:pPr>
        <w:pStyle w:val="Corpsdetexte"/>
      </w:pPr>
      <w:r>
        <w:t>The Policy Advisory Panel will produce a written report of each meeting and the Chair will report the advice of the Policy Advisory Panel to the Council at the next Council meeting after a meeting of the Policy Advisory</w:t>
      </w:r>
      <w:r w:rsidR="00221B95">
        <w:t xml:space="preserve"> </w:t>
      </w:r>
      <w:r>
        <w:t>Panel.</w:t>
      </w:r>
      <w:r w:rsidRPr="00EB4C32">
        <w:t xml:space="preserve"> </w:t>
      </w:r>
    </w:p>
    <w:p w14:paraId="446B327C" w14:textId="068D90F6" w:rsidR="00F53539" w:rsidRPr="00646A0A" w:rsidRDefault="00EB4C32" w:rsidP="00680C8E">
      <w:pPr>
        <w:pStyle w:val="Corpsdetexte"/>
      </w:pPr>
      <w:r w:rsidRPr="00EB4C32">
        <w:t xml:space="preserve">The </w:t>
      </w:r>
      <w:r w:rsidR="00B7603D">
        <w:t>Policy Advisory Panel (</w:t>
      </w:r>
      <w:r w:rsidRPr="00EB4C32">
        <w:t>PAP</w:t>
      </w:r>
      <w:r w:rsidR="00B7603D">
        <w:t>)</w:t>
      </w:r>
      <w:r w:rsidRPr="00EB4C32">
        <w:t xml:space="preserve"> </w:t>
      </w:r>
      <w:r w:rsidR="00F53539" w:rsidRPr="00646A0A">
        <w:t>provide</w:t>
      </w:r>
      <w:r w:rsidR="00F53539">
        <w:t>s</w:t>
      </w:r>
      <w:r w:rsidR="00F53539" w:rsidRPr="00646A0A">
        <w:t xml:space="preserve"> policy advice for consideration by the Council and to co-ordinate the work of the </w:t>
      </w:r>
      <w:r w:rsidR="00F53539">
        <w:t>c</w:t>
      </w:r>
      <w:r w:rsidR="00F53539" w:rsidRPr="00646A0A">
        <w:t>ommittees.</w:t>
      </w:r>
    </w:p>
    <w:p w14:paraId="1A5696D8" w14:textId="6E31C739" w:rsidR="00EB4C32" w:rsidRDefault="00B7603D" w:rsidP="00375A29">
      <w:r>
        <w:t xml:space="preserve">The Legal Advisory Panel (LAP) </w:t>
      </w:r>
      <w:r w:rsidRPr="00646A0A">
        <w:t>provide</w:t>
      </w:r>
      <w:r>
        <w:t>s</w:t>
      </w:r>
      <w:r w:rsidRPr="00646A0A">
        <w:t xml:space="preserve"> legal support and advice to the </w:t>
      </w:r>
      <w:r>
        <w:t>c</w:t>
      </w:r>
      <w:r w:rsidRPr="00646A0A">
        <w:t>ommittees</w:t>
      </w:r>
      <w:r w:rsidR="00221B95">
        <w:t xml:space="preserve"> and the Policy Advisory Panel</w:t>
      </w:r>
      <w:r w:rsidRPr="00646A0A">
        <w:t>, the Secretariat and other bodies of IALA.</w:t>
      </w:r>
    </w:p>
    <w:p w14:paraId="44268D2D" w14:textId="32C34355" w:rsidR="00B7603D" w:rsidRDefault="00B7603D" w:rsidP="00375A29">
      <w:pPr>
        <w:pStyle w:val="List1"/>
        <w:numPr>
          <w:ilvl w:val="0"/>
          <w:numId w:val="0"/>
        </w:numPr>
      </w:pPr>
      <w:r>
        <w:t>A</w:t>
      </w:r>
      <w:r w:rsidRPr="00646A0A">
        <w:t xml:space="preserve"> </w:t>
      </w:r>
      <w:r>
        <w:t>c</w:t>
      </w:r>
      <w:r w:rsidRPr="00646A0A">
        <w:t>ommittee’s progress with its work and achievement of its deliverables sh</w:t>
      </w:r>
      <w:ins w:id="16" w:author="Audrey Guinault" w:date="2023-10-18T12:00:00Z">
        <w:r w:rsidR="00B60B3B">
          <w:t>all</w:t>
        </w:r>
      </w:ins>
      <w:del w:id="17" w:author="Audrey Guinault" w:date="2023-10-18T12:00:00Z">
        <w:r w:rsidRPr="00646A0A" w:rsidDel="00B60B3B">
          <w:delText>ould</w:delText>
        </w:r>
      </w:del>
      <w:r w:rsidRPr="00646A0A">
        <w:t xml:space="preserve"> be reported to the Council and the Policy Advisory Panel at regular intervals.</w:t>
      </w:r>
    </w:p>
    <w:p w14:paraId="641AA941" w14:textId="010A4817" w:rsidR="0043179E" w:rsidRDefault="0043179E" w:rsidP="00375A29">
      <w:pPr>
        <w:pStyle w:val="Titre3"/>
      </w:pPr>
      <w:r>
        <w:t>External bodies</w:t>
      </w:r>
    </w:p>
    <w:p w14:paraId="15891ED4" w14:textId="1D864271" w:rsidR="005E76F6" w:rsidRPr="00EB4C32" w:rsidRDefault="00221B95" w:rsidP="00EB4C32">
      <w:r>
        <w:t>The Policy Advisory Panel</w:t>
      </w:r>
      <w:r w:rsidR="00CB5A16">
        <w:t xml:space="preserve"> shall monitor developments relevant to </w:t>
      </w:r>
      <w:r>
        <w:t>Marine Aids to Navigation</w:t>
      </w:r>
      <w:r w:rsidR="00CB5A16">
        <w:t xml:space="preserve"> </w:t>
      </w:r>
      <w:r w:rsidR="00EA29B2">
        <w:t>in bodies</w:t>
      </w:r>
      <w:r w:rsidR="00CB5A16">
        <w:t xml:space="preserve"> external</w:t>
      </w:r>
      <w:r w:rsidR="00EA29B2">
        <w:t xml:space="preserve"> to IALA, such as IMO and the IHO, </w:t>
      </w:r>
      <w:r w:rsidR="000A0E59">
        <w:t>as</w:t>
      </w:r>
      <w:r w:rsidR="00CB5A16">
        <w:t xml:space="preserve"> necessary</w:t>
      </w:r>
      <w:r w:rsidR="00EA29B2">
        <w:t xml:space="preserve"> to achieve </w:t>
      </w:r>
      <w:r>
        <w:t>IALAs</w:t>
      </w:r>
      <w:r w:rsidR="00EA29B2">
        <w:t xml:space="preserve"> aims and objectives</w:t>
      </w:r>
      <w:r w:rsidR="00CB5A16">
        <w:t>.</w:t>
      </w:r>
    </w:p>
    <w:sectPr w:rsidR="005E76F6" w:rsidRPr="00EB4C32">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3E99C" w14:textId="77777777" w:rsidR="006F6B42" w:rsidRDefault="006F6B42" w:rsidP="007B1BA2">
      <w:pPr>
        <w:spacing w:after="0" w:line="240" w:lineRule="auto"/>
      </w:pPr>
      <w:r>
        <w:separator/>
      </w:r>
    </w:p>
  </w:endnote>
  <w:endnote w:type="continuationSeparator" w:id="0">
    <w:p w14:paraId="70F2468E" w14:textId="77777777" w:rsidR="006F6B42" w:rsidRDefault="006F6B42" w:rsidP="007B1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94175" w14:textId="77777777" w:rsidR="006F6B42" w:rsidRDefault="006F6B42" w:rsidP="007B1BA2">
      <w:pPr>
        <w:spacing w:after="0" w:line="240" w:lineRule="auto"/>
      </w:pPr>
      <w:r>
        <w:separator/>
      </w:r>
    </w:p>
  </w:footnote>
  <w:footnote w:type="continuationSeparator" w:id="0">
    <w:p w14:paraId="2B9F2B41" w14:textId="77777777" w:rsidR="006F6B42" w:rsidRDefault="006F6B42" w:rsidP="007B1B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1733" w14:textId="481519CB" w:rsidR="007B1BA2" w:rsidRDefault="001A5F40" w:rsidP="007B1BA2">
    <w:pPr>
      <w:pStyle w:val="En-tte"/>
      <w:jc w:val="right"/>
    </w:pPr>
    <w:r>
      <w:t>LAP25-1</w:t>
    </w:r>
    <w:ins w:id="18" w:author="Audrey Guinault" w:date="2023-10-18T11:14:00Z">
      <w:r w:rsidR="00C03BE8">
        <w:t>7</w:t>
      </w:r>
    </w:ins>
    <w:del w:id="19" w:author="Audrey Guinault" w:date="2023-10-18T11:14:00Z">
      <w:r w:rsidDel="00C03BE8">
        <w:delText>0</w:delText>
      </w:r>
    </w:del>
    <w:r>
      <w:t xml:space="preserve">.1.1.6 </w:t>
    </w:r>
    <w:r w:rsidR="007B1BA2">
      <w:t>Annex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876DC"/>
    <w:multiLevelType w:val="hybridMultilevel"/>
    <w:tmpl w:val="2AA42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B021CD"/>
    <w:multiLevelType w:val="hybridMultilevel"/>
    <w:tmpl w:val="DE1C5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9B31FE6"/>
    <w:multiLevelType w:val="hybridMultilevel"/>
    <w:tmpl w:val="FEAEF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C131E1"/>
    <w:multiLevelType w:val="hybridMultilevel"/>
    <w:tmpl w:val="9E68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61983408">
    <w:abstractNumId w:val="1"/>
  </w:num>
  <w:num w:numId="2" w16cid:durableId="1886873428">
    <w:abstractNumId w:val="3"/>
  </w:num>
  <w:num w:numId="3" w16cid:durableId="1698778624">
    <w:abstractNumId w:val="4"/>
  </w:num>
  <w:num w:numId="4" w16cid:durableId="2065836466">
    <w:abstractNumId w:val="2"/>
  </w:num>
  <w:num w:numId="5" w16cid:durableId="5654096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Guinault">
    <w15:presenceInfo w15:providerId="AD" w15:userId="S::audrey.guinault@iala-aism.org::4ac1ef2c-9a5c-4a11-b9d9-555ceca82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32"/>
    <w:rsid w:val="00011E29"/>
    <w:rsid w:val="000247A9"/>
    <w:rsid w:val="00077E8F"/>
    <w:rsid w:val="000975FE"/>
    <w:rsid w:val="000A0E59"/>
    <w:rsid w:val="000C37C6"/>
    <w:rsid w:val="00111EB8"/>
    <w:rsid w:val="001510AF"/>
    <w:rsid w:val="00171EFE"/>
    <w:rsid w:val="001A5F40"/>
    <w:rsid w:val="001A7559"/>
    <w:rsid w:val="001B4787"/>
    <w:rsid w:val="001C13D2"/>
    <w:rsid w:val="001E1355"/>
    <w:rsid w:val="001E1A17"/>
    <w:rsid w:val="001E20DF"/>
    <w:rsid w:val="001E6B50"/>
    <w:rsid w:val="00221B95"/>
    <w:rsid w:val="00240582"/>
    <w:rsid w:val="00255D5B"/>
    <w:rsid w:val="002A2D39"/>
    <w:rsid w:val="002B7A98"/>
    <w:rsid w:val="002C2627"/>
    <w:rsid w:val="002C5C85"/>
    <w:rsid w:val="003560E7"/>
    <w:rsid w:val="00375A29"/>
    <w:rsid w:val="003B0370"/>
    <w:rsid w:val="00413F22"/>
    <w:rsid w:val="0043179E"/>
    <w:rsid w:val="00461ADA"/>
    <w:rsid w:val="00487834"/>
    <w:rsid w:val="004A5123"/>
    <w:rsid w:val="004B3CE8"/>
    <w:rsid w:val="004B4E08"/>
    <w:rsid w:val="004D2138"/>
    <w:rsid w:val="004D49A1"/>
    <w:rsid w:val="004D53C5"/>
    <w:rsid w:val="004E2539"/>
    <w:rsid w:val="004E4311"/>
    <w:rsid w:val="00557B89"/>
    <w:rsid w:val="00576593"/>
    <w:rsid w:val="005D75FE"/>
    <w:rsid w:val="005E76F6"/>
    <w:rsid w:val="00630590"/>
    <w:rsid w:val="006320AC"/>
    <w:rsid w:val="00680C8E"/>
    <w:rsid w:val="00684B04"/>
    <w:rsid w:val="006C6F83"/>
    <w:rsid w:val="006E0DCA"/>
    <w:rsid w:val="006F6B42"/>
    <w:rsid w:val="007448E4"/>
    <w:rsid w:val="0075120A"/>
    <w:rsid w:val="007B1BA2"/>
    <w:rsid w:val="007B4243"/>
    <w:rsid w:val="007C3F3E"/>
    <w:rsid w:val="007E341F"/>
    <w:rsid w:val="00843C1B"/>
    <w:rsid w:val="00870975"/>
    <w:rsid w:val="0087476A"/>
    <w:rsid w:val="00995F12"/>
    <w:rsid w:val="009D76CB"/>
    <w:rsid w:val="00A172CF"/>
    <w:rsid w:val="00A2303E"/>
    <w:rsid w:val="00A573A5"/>
    <w:rsid w:val="00A9069D"/>
    <w:rsid w:val="00AD2EE1"/>
    <w:rsid w:val="00B220F1"/>
    <w:rsid w:val="00B372CD"/>
    <w:rsid w:val="00B42FD3"/>
    <w:rsid w:val="00B542A9"/>
    <w:rsid w:val="00B60B3B"/>
    <w:rsid w:val="00B64C87"/>
    <w:rsid w:val="00B64E92"/>
    <w:rsid w:val="00B75E9F"/>
    <w:rsid w:val="00B7603D"/>
    <w:rsid w:val="00B77440"/>
    <w:rsid w:val="00B86324"/>
    <w:rsid w:val="00BA4E52"/>
    <w:rsid w:val="00BE540E"/>
    <w:rsid w:val="00C03BE8"/>
    <w:rsid w:val="00C23EAE"/>
    <w:rsid w:val="00C26115"/>
    <w:rsid w:val="00C86ABD"/>
    <w:rsid w:val="00CB5A16"/>
    <w:rsid w:val="00CE0BF4"/>
    <w:rsid w:val="00D321BD"/>
    <w:rsid w:val="00D63E15"/>
    <w:rsid w:val="00D664A0"/>
    <w:rsid w:val="00DD3FF0"/>
    <w:rsid w:val="00E163FA"/>
    <w:rsid w:val="00EA29B2"/>
    <w:rsid w:val="00EB4C32"/>
    <w:rsid w:val="00ED66B1"/>
    <w:rsid w:val="00F2608D"/>
    <w:rsid w:val="00F4455E"/>
    <w:rsid w:val="00F53539"/>
    <w:rsid w:val="00F55801"/>
    <w:rsid w:val="00F87B84"/>
    <w:rsid w:val="00FA175F"/>
    <w:rsid w:val="00FC5BD5"/>
    <w:rsid w:val="00FD6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41EF"/>
  <w15:chartTrackingRefBased/>
  <w15:docId w15:val="{8712A67F-4E6A-433F-A7D6-811423E5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4C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EB4C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7603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B4C32"/>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EB4C32"/>
    <w:pPr>
      <w:ind w:left="720"/>
      <w:contextualSpacing/>
    </w:pPr>
  </w:style>
  <w:style w:type="character" w:customStyle="1" w:styleId="Titre2Car">
    <w:name w:val="Titre 2 Car"/>
    <w:basedOn w:val="Policepardfaut"/>
    <w:link w:val="Titre2"/>
    <w:uiPriority w:val="9"/>
    <w:rsid w:val="00EB4C32"/>
    <w:rPr>
      <w:rFonts w:asciiTheme="majorHAnsi" w:eastAsiaTheme="majorEastAsia" w:hAnsiTheme="majorHAnsi" w:cstheme="majorBidi"/>
      <w:color w:val="2F5496" w:themeColor="accent1" w:themeShade="BF"/>
      <w:sz w:val="26"/>
      <w:szCs w:val="26"/>
    </w:rPr>
  </w:style>
  <w:style w:type="character" w:styleId="Marquedecommentaire">
    <w:name w:val="annotation reference"/>
    <w:basedOn w:val="Policepardfaut"/>
    <w:uiPriority w:val="99"/>
    <w:semiHidden/>
    <w:unhideWhenUsed/>
    <w:rsid w:val="00F55801"/>
    <w:rPr>
      <w:sz w:val="16"/>
      <w:szCs w:val="16"/>
    </w:rPr>
  </w:style>
  <w:style w:type="paragraph" w:styleId="Commentaire">
    <w:name w:val="annotation text"/>
    <w:basedOn w:val="Normal"/>
    <w:link w:val="CommentaireCar"/>
    <w:uiPriority w:val="99"/>
    <w:unhideWhenUsed/>
    <w:rsid w:val="00F55801"/>
    <w:pPr>
      <w:spacing w:line="240" w:lineRule="auto"/>
    </w:pPr>
    <w:rPr>
      <w:sz w:val="20"/>
      <w:szCs w:val="20"/>
    </w:rPr>
  </w:style>
  <w:style w:type="character" w:customStyle="1" w:styleId="CommentaireCar">
    <w:name w:val="Commentaire Car"/>
    <w:basedOn w:val="Policepardfaut"/>
    <w:link w:val="Commentaire"/>
    <w:uiPriority w:val="99"/>
    <w:rsid w:val="00F55801"/>
    <w:rPr>
      <w:sz w:val="20"/>
      <w:szCs w:val="20"/>
    </w:rPr>
  </w:style>
  <w:style w:type="paragraph" w:styleId="Objetducommentaire">
    <w:name w:val="annotation subject"/>
    <w:basedOn w:val="Commentaire"/>
    <w:next w:val="Commentaire"/>
    <w:link w:val="ObjetducommentaireCar"/>
    <w:uiPriority w:val="99"/>
    <w:semiHidden/>
    <w:unhideWhenUsed/>
    <w:rsid w:val="00F55801"/>
    <w:rPr>
      <w:b/>
      <w:bCs/>
    </w:rPr>
  </w:style>
  <w:style w:type="character" w:customStyle="1" w:styleId="ObjetducommentaireCar">
    <w:name w:val="Objet du commentaire Car"/>
    <w:basedOn w:val="CommentaireCar"/>
    <w:link w:val="Objetducommentaire"/>
    <w:uiPriority w:val="99"/>
    <w:semiHidden/>
    <w:rsid w:val="00F55801"/>
    <w:rPr>
      <w:b/>
      <w:bCs/>
      <w:sz w:val="20"/>
      <w:szCs w:val="20"/>
    </w:rPr>
  </w:style>
  <w:style w:type="paragraph" w:styleId="Rvision">
    <w:name w:val="Revision"/>
    <w:hidden/>
    <w:uiPriority w:val="99"/>
    <w:semiHidden/>
    <w:rsid w:val="002C5C85"/>
    <w:pPr>
      <w:spacing w:after="0" w:line="240" w:lineRule="auto"/>
    </w:pPr>
  </w:style>
  <w:style w:type="paragraph" w:styleId="Corpsdetexte">
    <w:name w:val="Body Text"/>
    <w:basedOn w:val="Normal"/>
    <w:link w:val="CorpsdetexteCar"/>
    <w:unhideWhenUsed/>
    <w:qFormat/>
    <w:rsid w:val="00F53539"/>
    <w:pPr>
      <w:spacing w:after="120" w:line="216" w:lineRule="atLeast"/>
      <w:jc w:val="both"/>
    </w:pPr>
  </w:style>
  <w:style w:type="character" w:customStyle="1" w:styleId="CorpsdetexteCar">
    <w:name w:val="Corps de texte Car"/>
    <w:basedOn w:val="Policepardfaut"/>
    <w:link w:val="Corpsdetexte"/>
    <w:rsid w:val="00F53539"/>
  </w:style>
  <w:style w:type="character" w:customStyle="1" w:styleId="Titre3Car">
    <w:name w:val="Titre 3 Car"/>
    <w:basedOn w:val="Policepardfaut"/>
    <w:link w:val="Titre3"/>
    <w:uiPriority w:val="9"/>
    <w:rsid w:val="00B7603D"/>
    <w:rPr>
      <w:rFonts w:asciiTheme="majorHAnsi" w:eastAsiaTheme="majorEastAsia" w:hAnsiTheme="majorHAnsi" w:cstheme="majorBidi"/>
      <w:color w:val="1F3763" w:themeColor="accent1" w:themeShade="7F"/>
      <w:sz w:val="24"/>
      <w:szCs w:val="24"/>
    </w:rPr>
  </w:style>
  <w:style w:type="paragraph" w:customStyle="1" w:styleId="List1">
    <w:name w:val="List 1"/>
    <w:basedOn w:val="Normal"/>
    <w:qFormat/>
    <w:rsid w:val="00B7603D"/>
    <w:pPr>
      <w:numPr>
        <w:numId w:val="3"/>
      </w:numPr>
      <w:spacing w:after="120" w:line="240" w:lineRule="auto"/>
      <w:jc w:val="both"/>
    </w:pPr>
    <w:rPr>
      <w:rFonts w:eastAsia="Times New Roman" w:cs="Times New Roman"/>
      <w:szCs w:val="20"/>
      <w:lang w:eastAsia="en-GB"/>
    </w:rPr>
  </w:style>
  <w:style w:type="paragraph" w:customStyle="1" w:styleId="Lista">
    <w:name w:val="List a"/>
    <w:basedOn w:val="Normal"/>
    <w:qFormat/>
    <w:rsid w:val="00B7603D"/>
    <w:pPr>
      <w:numPr>
        <w:ilvl w:val="1"/>
        <w:numId w:val="3"/>
      </w:numPr>
      <w:spacing w:after="120" w:line="240" w:lineRule="auto"/>
    </w:pPr>
    <w:rPr>
      <w:rFonts w:eastAsia="Times New Roman" w:cs="Times New Roman"/>
      <w:szCs w:val="20"/>
      <w:lang w:eastAsia="en-GB"/>
    </w:rPr>
  </w:style>
  <w:style w:type="paragraph" w:customStyle="1" w:styleId="Listi">
    <w:name w:val="List i"/>
    <w:basedOn w:val="Normal"/>
    <w:qFormat/>
    <w:rsid w:val="00B7603D"/>
    <w:pPr>
      <w:numPr>
        <w:ilvl w:val="2"/>
        <w:numId w:val="3"/>
      </w:numPr>
      <w:spacing w:after="120" w:line="216" w:lineRule="atLeast"/>
    </w:pPr>
    <w:rPr>
      <w:sz w:val="20"/>
    </w:rPr>
  </w:style>
  <w:style w:type="paragraph" w:styleId="En-tte">
    <w:name w:val="header"/>
    <w:basedOn w:val="Normal"/>
    <w:link w:val="En-tteCar"/>
    <w:uiPriority w:val="99"/>
    <w:unhideWhenUsed/>
    <w:rsid w:val="007B1BA2"/>
    <w:pPr>
      <w:tabs>
        <w:tab w:val="center" w:pos="4513"/>
        <w:tab w:val="right" w:pos="9026"/>
      </w:tabs>
      <w:spacing w:after="0" w:line="240" w:lineRule="auto"/>
    </w:pPr>
  </w:style>
  <w:style w:type="character" w:customStyle="1" w:styleId="En-tteCar">
    <w:name w:val="En-tête Car"/>
    <w:basedOn w:val="Policepardfaut"/>
    <w:link w:val="En-tte"/>
    <w:uiPriority w:val="99"/>
    <w:rsid w:val="007B1BA2"/>
  </w:style>
  <w:style w:type="paragraph" w:styleId="Pieddepage">
    <w:name w:val="footer"/>
    <w:basedOn w:val="Normal"/>
    <w:link w:val="PieddepageCar"/>
    <w:uiPriority w:val="99"/>
    <w:unhideWhenUsed/>
    <w:rsid w:val="007B1BA2"/>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7B1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7E049-E9D0-473D-8718-09208058669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70FCDD0A-FF31-469E-AD30-3B8E366B4A0A}">
  <ds:schemaRefs>
    <ds:schemaRef ds:uri="http://schemas.openxmlformats.org/officeDocument/2006/bibliography"/>
  </ds:schemaRefs>
</ds:datastoreItem>
</file>

<file path=customXml/itemProps3.xml><?xml version="1.0" encoding="utf-8"?>
<ds:datastoreItem xmlns:ds="http://schemas.openxmlformats.org/officeDocument/2006/customXml" ds:itemID="{B3F34A78-5F84-49B6-940A-12A965744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14DD1D-2317-48AD-AEB3-00E3F1A5B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556</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Southall</dc:creator>
  <cp:keywords/>
  <dc:description/>
  <cp:lastModifiedBy>Audrey Guinault</cp:lastModifiedBy>
  <cp:revision>9</cp:revision>
  <dcterms:created xsi:type="dcterms:W3CDTF">2023-06-19T10:17:00Z</dcterms:created>
  <dcterms:modified xsi:type="dcterms:W3CDTF">2023-10-18T10:00:00Z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